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A" w:rsidRDefault="006928CA">
      <w:r>
        <w:rPr>
          <w:noProof/>
        </w:rPr>
        <w:drawing>
          <wp:inline distT="0" distB="0" distL="0" distR="0" wp14:anchorId="5C704E5D" wp14:editId="1CD8160B">
            <wp:extent cx="6184117" cy="3804249"/>
            <wp:effectExtent l="0" t="0" r="762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5515" t="15789" r="7984" b="6648"/>
                    <a:stretch/>
                  </pic:blipFill>
                  <pic:spPr bwMode="auto">
                    <a:xfrm>
                      <a:off x="0" y="0"/>
                      <a:ext cx="6184117" cy="3804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28CA" w:rsidRDefault="006928CA">
      <w:r>
        <w:rPr>
          <w:noProof/>
        </w:rPr>
        <w:drawing>
          <wp:inline distT="0" distB="0" distL="0" distR="0" wp14:anchorId="39829025" wp14:editId="256F75A9">
            <wp:extent cx="6255797" cy="32090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7838" t="20203" r="9434" b="20116"/>
                    <a:stretch/>
                  </pic:blipFill>
                  <pic:spPr bwMode="auto">
                    <a:xfrm>
                      <a:off x="0" y="0"/>
                      <a:ext cx="6257622" cy="3209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194C" w:rsidRPr="000603B8" w:rsidRDefault="000603B8" w:rsidP="000119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By: Linnet Berna</w:t>
      </w:r>
      <w:bookmarkStart w:id="0" w:name="_GoBack"/>
      <w:bookmarkEnd w:id="0"/>
    </w:p>
    <w:p w:rsidR="0001194C" w:rsidRDefault="0001194C" w:rsidP="000119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1194C" w:rsidRPr="0001194C" w:rsidRDefault="0001194C" w:rsidP="000119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01194C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Klettern</w:t>
      </w:r>
      <w:proofErr w:type="spellEnd"/>
      <w:r w:rsidRPr="0001194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und </w:t>
      </w:r>
      <w:proofErr w:type="spellStart"/>
      <w:r w:rsidRPr="0001194C">
        <w:rPr>
          <w:rFonts w:ascii="Times New Roman" w:eastAsia="Times New Roman" w:hAnsi="Times New Roman" w:cs="Times New Roman"/>
          <w:b/>
          <w:bCs/>
          <w:sz w:val="36"/>
          <w:szCs w:val="36"/>
        </w:rPr>
        <w:t>Bergsteigen</w:t>
      </w:r>
      <w:proofErr w:type="spellEnd"/>
      <w:r w:rsidRPr="0001194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b/>
          <w:bCs/>
          <w:sz w:val="36"/>
          <w:szCs w:val="36"/>
        </w:rPr>
        <w:t>im</w:t>
      </w:r>
      <w:proofErr w:type="spellEnd"/>
      <w:r w:rsidRPr="0001194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b/>
          <w:bCs/>
          <w:sz w:val="36"/>
          <w:szCs w:val="36"/>
        </w:rPr>
        <w:t>Elbsandsteingebirge</w:t>
      </w:r>
      <w:proofErr w:type="spellEnd"/>
    </w:p>
    <w:p w:rsidR="0001194C" w:rsidRPr="0001194C" w:rsidRDefault="0001194C" w:rsidP="000119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01194C">
        <w:rPr>
          <w:rFonts w:ascii="Times New Roman" w:eastAsia="Times New Roman" w:hAnsi="Times New Roman" w:cs="Times New Roman"/>
          <w:b/>
          <w:bCs/>
          <w:sz w:val="28"/>
          <w:szCs w:val="28"/>
        </w:rPr>
        <w:t>Klettern</w:t>
      </w:r>
      <w:proofErr w:type="spellEnd"/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Landschaft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Sächsischen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Schweiz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ist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geprägt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durch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viele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Sandsteinfelsen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Dadurch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hat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sich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das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beliebte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Freizeitvergnügen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des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Kletterns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entwickelt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Geklettert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wird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nach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den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Beginn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des 20.</w:t>
      </w:r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Jahrhunderts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als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weltweit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erste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ihrer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Art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entstandenen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Sächsischen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Regeln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Diese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untersagen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Hilfsmittel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wie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Magnesia,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Klemmkeile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oder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Friends.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Stattdessen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werden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Knoten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-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Bandschlingen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verwendet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Seile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Ringe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sind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nur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Sicherung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verwenden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Andererseits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ist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erlaubt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mittels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Bauens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" (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mehrere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Personen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übereinander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schwierige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Stellen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überwinden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wobei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sich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alle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Baustelle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beteiligten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Personen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natürlichen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Haltepunkten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festhalten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müssen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oder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per Sprung von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einem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Gipfel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einem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anderen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gelangen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Bis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auf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wenige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Ausnahmen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ist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Massiven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nicht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erlaubt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generell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nur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an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ausgewiesenen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Klettergipfeln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gestattet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94C" w:rsidRPr="0001194C" w:rsidRDefault="0001194C" w:rsidP="000119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01194C">
        <w:rPr>
          <w:rFonts w:ascii="Times New Roman" w:eastAsia="Times New Roman" w:hAnsi="Times New Roman" w:cs="Times New Roman"/>
          <w:b/>
          <w:bCs/>
          <w:sz w:val="28"/>
          <w:szCs w:val="28"/>
        </w:rPr>
        <w:t>Übernachtung</w:t>
      </w:r>
      <w:proofErr w:type="spellEnd"/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Übernachtung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Felshöhle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Boofe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bzw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das</w:t>
      </w:r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Freiübernachten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hat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lange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Tradition in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Sächsischen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Schweiz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Viele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Jugendliche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fahren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übers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Wochenende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in 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Sächsische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Schweiz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um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boofen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Das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Boofen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ist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heute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nur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noch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zugelassenen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Plätzen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erlaubt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94C" w:rsidRPr="0001194C" w:rsidRDefault="0001194C" w:rsidP="0001194C">
      <w:pPr>
        <w:spacing w:before="100" w:beforeAutospacing="1" w:after="100" w:afterAutospacing="1" w:line="240" w:lineRule="auto"/>
        <w:rPr>
          <w:ins w:id="1" w:author="Unknown"/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Problematisch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ist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wachsende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Zahl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Boofer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und das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falsche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Benehmen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Einzelner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illegale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Feuerstellen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Herausreißen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von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jungen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Bäumen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Bodenerosion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), das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immer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wieder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Auseinandersetzungen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führt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Viele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boofen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aus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Freude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Naturerlebnis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Letztlich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muss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immer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für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Menschen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Natur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gangbarer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Komprom</w:t>
      </w:r>
      <w:r>
        <w:rPr>
          <w:rFonts w:ascii="Times New Roman" w:eastAsia="Times New Roman" w:hAnsi="Times New Roman" w:cs="Times New Roman"/>
          <w:sz w:val="24"/>
          <w:szCs w:val="24"/>
        </w:rPr>
        <w:t>iss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gefunden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warden. </w:t>
      </w:r>
    </w:p>
    <w:p w:rsidR="0001194C" w:rsidRPr="0001194C" w:rsidRDefault="000603B8" w:rsidP="000119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9" w:tgtFrame="_blank" w:tooltip="Outdoor Inside" w:history="1">
        <w:r w:rsidR="0001194C" w:rsidRPr="0001194C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</w:rPr>
          <w:t>Outdoor Inside</w:t>
        </w:r>
      </w:hyperlink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Neu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einmalig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in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Sächsischen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Schweiz</w:t>
      </w:r>
      <w:proofErr w:type="spellEnd"/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Hier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finden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Sie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bekannte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Elemente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ähnlich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einem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Hochseilgarten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für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Balance-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Kletteraktionen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Seilelemente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Baumstämme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Klettertürme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bieten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FUN &amp; AKTION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für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ganze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Familie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Schulklassen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Vereine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aber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auch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bei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Firmenevents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unabhängig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von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Wettersituation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unserer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Kletterhalle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Königstein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94C" w:rsidRPr="0001194C" w:rsidRDefault="000603B8" w:rsidP="000119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10" w:tgtFrame="_blank" w:tooltip="Kletterschule" w:history="1">
        <w:proofErr w:type="spellStart"/>
        <w:r w:rsidR="0001194C" w:rsidRPr="0001194C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</w:rPr>
          <w:t>Kletterschule</w:t>
        </w:r>
        <w:proofErr w:type="spellEnd"/>
        <w:r w:rsidR="0001194C" w:rsidRPr="0001194C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</w:rPr>
          <w:t xml:space="preserve"> Dresden</w:t>
        </w:r>
      </w:hyperlink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lastRenderedPageBreak/>
        <w:t>Über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1000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Klettergipfel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in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Nationalparkregion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Sächsische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Schweiz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lassen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das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Herz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jedes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Bergsportfreundes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höher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schlagen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Ihr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lernt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verschiedene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Grundbewegungen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am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Fels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den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Umgang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mit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dem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Seil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, den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verschiedenen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Sicherungsmitteln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und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Sicherungskette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erhaltet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fundierten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Einblick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in 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Natursportart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Fortgeschrittenen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lernen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mit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gebietstypischen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Absicherung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Schlingen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legen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umzugehen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194C" w:rsidRPr="0001194C" w:rsidRDefault="0001194C" w:rsidP="00011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Wir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üben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gemeinsam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verschiedenen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Klettertechniken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Kamin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Riss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Verschneidungs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Reibungs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-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Wandklettern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sowie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Taktiktraining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beim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im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Hinblick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auf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Nachstieg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und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Vorstieg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Bei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schlechten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Wetter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werden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wir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in der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Kletterhalle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„XXL</w:t>
      </w:r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“ Dresden</w:t>
      </w:r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üben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Sie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94C">
        <w:rPr>
          <w:rFonts w:ascii="Times New Roman" w:eastAsia="Times New Roman" w:hAnsi="Times New Roman" w:cs="Times New Roman"/>
          <w:sz w:val="24"/>
          <w:szCs w:val="24"/>
        </w:rPr>
        <w:t>ist</w:t>
      </w:r>
      <w:proofErr w:type="spellEnd"/>
      <w:proofErr w:type="gram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die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größte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Sachsens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 xml:space="preserve"> (18.000 </w:t>
      </w:r>
      <w:proofErr w:type="spellStart"/>
      <w:r w:rsidRPr="0001194C">
        <w:rPr>
          <w:rFonts w:ascii="Times New Roman" w:eastAsia="Times New Roman" w:hAnsi="Times New Roman" w:cs="Times New Roman"/>
          <w:sz w:val="24"/>
          <w:szCs w:val="24"/>
        </w:rPr>
        <w:t>qm</w:t>
      </w:r>
      <w:proofErr w:type="spellEnd"/>
      <w:r w:rsidRPr="0001194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928CA" w:rsidRDefault="006928CA"/>
    <w:p w:rsidR="0016614E" w:rsidRDefault="0016614E"/>
    <w:p w:rsidR="0016614E" w:rsidRDefault="000603B8">
      <w:hyperlink r:id="rId11" w:history="1">
        <w:r w:rsidR="0068013F" w:rsidRPr="000B2BA7">
          <w:rPr>
            <w:rStyle w:val="Hyperlink"/>
          </w:rPr>
          <w:t>http://www.tourismusverein-elbsandsteingebirge.de/home-freizeit-klettern.html</w:t>
        </w:r>
      </w:hyperlink>
    </w:p>
    <w:p w:rsidR="0068013F" w:rsidRDefault="0068013F"/>
    <w:sectPr w:rsidR="00680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A5B"/>
    <w:multiLevelType w:val="multilevel"/>
    <w:tmpl w:val="D5746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F922DA"/>
    <w:multiLevelType w:val="multilevel"/>
    <w:tmpl w:val="7FC2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4E"/>
    <w:rsid w:val="0001194C"/>
    <w:rsid w:val="000603B8"/>
    <w:rsid w:val="0016614E"/>
    <w:rsid w:val="001D43AD"/>
    <w:rsid w:val="0068013F"/>
    <w:rsid w:val="0069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1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61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28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1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61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28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1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96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9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5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632126">
                          <w:marLeft w:val="25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7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1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1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93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0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84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8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3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38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3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5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29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9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7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43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085870">
                          <w:marLeft w:val="25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660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7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1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80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3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35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7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3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9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53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9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urismusverein-elbsandsteingebirge.de/home-freizeit-klettern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letterschule-dresden.d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utdoor-inside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5D02A-18B9-4B77-B1CC-E372FA48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 Laptop</dc:creator>
  <cp:lastModifiedBy>Berna Laptop</cp:lastModifiedBy>
  <cp:revision>4</cp:revision>
  <cp:lastPrinted>2013-08-22T16:46:00Z</cp:lastPrinted>
  <dcterms:created xsi:type="dcterms:W3CDTF">2013-08-21T19:26:00Z</dcterms:created>
  <dcterms:modified xsi:type="dcterms:W3CDTF">2013-08-22T23:32:00Z</dcterms:modified>
</cp:coreProperties>
</file>